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2A1B657E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="005E1780" w:rsidRPr="005E1780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E1780" w:rsidRPr="005E1780">
        <w:rPr>
          <w:rFonts w:cs="Arial"/>
          <w:highlight w:val="cyan"/>
        </w:rPr>
        <w:instrText xml:space="preserve"> FORMTEXT </w:instrText>
      </w:r>
      <w:r w:rsidR="005E1780" w:rsidRPr="005E1780">
        <w:rPr>
          <w:rFonts w:cs="Arial"/>
          <w:highlight w:val="cyan"/>
        </w:rPr>
      </w:r>
      <w:r w:rsidR="005E1780" w:rsidRPr="005E1780">
        <w:rPr>
          <w:rFonts w:cs="Arial"/>
          <w:highlight w:val="cyan"/>
        </w:rPr>
        <w:fldChar w:fldCharType="separate"/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highlight w:val="cyan"/>
        </w:rPr>
        <w:fldChar w:fldCharType="end"/>
      </w:r>
      <w:r w:rsidRPr="005E1780">
        <w:rPr>
          <w:rFonts w:cs="Arial"/>
          <w:color w:val="000000"/>
          <w:sz w:val="22"/>
          <w:szCs w:val="22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5E1780" w:rsidRPr="005E1780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E1780" w:rsidRPr="005E1780">
        <w:rPr>
          <w:rFonts w:cs="Arial"/>
          <w:highlight w:val="cyan"/>
        </w:rPr>
        <w:instrText xml:space="preserve"> FORMTEXT </w:instrText>
      </w:r>
      <w:r w:rsidR="005E1780" w:rsidRPr="005E1780">
        <w:rPr>
          <w:rFonts w:cs="Arial"/>
          <w:highlight w:val="cyan"/>
        </w:rPr>
      </w:r>
      <w:r w:rsidR="005E1780" w:rsidRPr="005E1780">
        <w:rPr>
          <w:rFonts w:cs="Arial"/>
          <w:highlight w:val="cyan"/>
        </w:rPr>
        <w:fldChar w:fldCharType="separate"/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noProof/>
          <w:highlight w:val="cyan"/>
        </w:rPr>
        <w:t> </w:t>
      </w:r>
      <w:r w:rsidR="005E1780" w:rsidRPr="005E1780">
        <w:rPr>
          <w:rFonts w:cs="Arial"/>
          <w:highlight w:val="cyan"/>
        </w:rPr>
        <w:fldChar w:fldCharType="end"/>
      </w:r>
      <w:r w:rsidR="005E1780" w:rsidRPr="00996398">
        <w:rPr>
          <w:rFonts w:cs="Arial"/>
          <w:color w:val="FF0000"/>
          <w:sz w:val="22"/>
          <w:szCs w:val="22"/>
          <w:highlight w:val="lightGray"/>
        </w:rPr>
        <w:t xml:space="preserve"> 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52869" w14:textId="77777777" w:rsidR="00C65D17" w:rsidRDefault="00C65D17" w:rsidP="00763C66">
      <w:pPr>
        <w:spacing w:after="0" w:line="240" w:lineRule="auto"/>
      </w:pPr>
      <w:r>
        <w:separator/>
      </w:r>
    </w:p>
  </w:endnote>
  <w:endnote w:type="continuationSeparator" w:id="0">
    <w:p w14:paraId="4508574B" w14:textId="77777777" w:rsidR="00C65D17" w:rsidRDefault="00C65D1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76F8" w14:textId="77777777" w:rsidR="00C65D17" w:rsidRDefault="00C65D17" w:rsidP="00763C66">
      <w:pPr>
        <w:spacing w:after="0" w:line="240" w:lineRule="auto"/>
      </w:pPr>
      <w:r>
        <w:separator/>
      </w:r>
    </w:p>
  </w:footnote>
  <w:footnote w:type="continuationSeparator" w:id="0">
    <w:p w14:paraId="12F9CA5D" w14:textId="77777777" w:rsidR="00C65D17" w:rsidRDefault="00C65D1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DFACCA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1" w:author="Sýkorová Kateřina Bc." w:date="2023-07-18T15:10:00Z">
      <w:r w:rsidR="00CA4B99">
        <w:t xml:space="preserve"> 9</w:t>
      </w:r>
    </w:ins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347710">
    <w:abstractNumId w:val="3"/>
  </w:num>
  <w:num w:numId="2" w16cid:durableId="11611488">
    <w:abstractNumId w:val="2"/>
  </w:num>
  <w:num w:numId="3" w16cid:durableId="947540064">
    <w:abstractNumId w:val="1"/>
  </w:num>
  <w:num w:numId="4" w16cid:durableId="28188546">
    <w:abstractNumId w:val="4"/>
  </w:num>
  <w:num w:numId="5" w16cid:durableId="954556095">
    <w:abstractNumId w:val="5"/>
  </w:num>
  <w:num w:numId="6" w16cid:durableId="16776141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2642217">
    <w:abstractNumId w:val="0"/>
  </w:num>
  <w:num w:numId="8" w16cid:durableId="626353222">
    <w:abstractNumId w:val="8"/>
  </w:num>
  <w:num w:numId="9" w16cid:durableId="866064971">
    <w:abstractNumId w:val="7"/>
  </w:num>
  <w:num w:numId="10" w16cid:durableId="190926277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ýkorová Kateřina Bc.">
    <w15:presenceInfo w15:providerId="AD" w15:userId="S::k.sykorova2@spucr.cz::329b8e5a-b09f-49c6-9a7c-e2da5702a6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1780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56680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D17"/>
    <w:rsid w:val="00C82C24"/>
    <w:rsid w:val="00C97944"/>
    <w:rsid w:val="00CA4B99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956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Sýkorová Kateřina Bc.</cp:lastModifiedBy>
  <cp:revision>4</cp:revision>
  <dcterms:created xsi:type="dcterms:W3CDTF">2023-07-18T13:10:00Z</dcterms:created>
  <dcterms:modified xsi:type="dcterms:W3CDTF">2023-07-18T13:11:00Z</dcterms:modified>
</cp:coreProperties>
</file>